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99C" w:rsidRDefault="00BF399C">
      <w:pPr>
        <w:rPr>
          <w:rFonts w:ascii="Times New Roman" w:eastAsia="Times New Roman" w:hAnsi="Times New Roman" w:cs="Times New Roman"/>
          <w:b/>
        </w:rPr>
      </w:pPr>
    </w:p>
    <w:p w:rsidR="0089132D" w:rsidRPr="00864A82" w:rsidRDefault="00BF399C" w:rsidP="00864A82">
      <w:pPr>
        <w:pStyle w:val="ListParagraph"/>
        <w:numPr>
          <w:ilvl w:val="0"/>
          <w:numId w:val="1"/>
          <w:numberingChange w:id="0" w:author="Gayle Thieman" w:date="2011-07-23T15:06:00Z" w:original="%1:1:0:)"/>
        </w:numPr>
        <w:rPr>
          <w:rFonts w:ascii="Times New Roman" w:eastAsia="Times New Roman" w:hAnsi="Times New Roman" w:cs="Times New Roman"/>
        </w:rPr>
      </w:pPr>
      <w:r w:rsidRPr="00864A82">
        <w:rPr>
          <w:rFonts w:ascii="Times New Roman" w:eastAsia="Times New Roman" w:hAnsi="Times New Roman" w:cs="Times New Roman"/>
        </w:rPr>
        <w:t>The visual ranking tool effectively appeals to the visual learner by placing several options in a list form</w:t>
      </w:r>
      <w:proofErr w:type="gramStart"/>
      <w:r w:rsidRPr="00864A82">
        <w:rPr>
          <w:rFonts w:ascii="Times New Roman" w:eastAsia="Times New Roman" w:hAnsi="Times New Roman" w:cs="Times New Roman"/>
        </w:rPr>
        <w:t>;</w:t>
      </w:r>
      <w:proofErr w:type="gramEnd"/>
      <w:r w:rsidRPr="00864A82">
        <w:rPr>
          <w:rFonts w:ascii="Times New Roman" w:eastAsia="Times New Roman" w:hAnsi="Times New Roman" w:cs="Times New Roman"/>
        </w:rPr>
        <w:t xml:space="preserve"> something that is both familiar and comfortable to most all students. In a very simplistic manner this visual aid allows students to discuss and decide where items are in a literal ladder of importance, in essence this taps into and utilizes the student’s cognitive domain. It is also easy to move the items up and down as different ideas and points are brought to the table. The ability of the student to compare what answers they chose versus their classmates is also a valuable tool for not only the teacher, </w:t>
      </w:r>
      <w:proofErr w:type="gramStart"/>
      <w:r w:rsidRPr="00864A82">
        <w:rPr>
          <w:rFonts w:ascii="Times New Roman" w:eastAsia="Times New Roman" w:hAnsi="Times New Roman" w:cs="Times New Roman"/>
        </w:rPr>
        <w:t>but</w:t>
      </w:r>
      <w:proofErr w:type="gramEnd"/>
      <w:r w:rsidRPr="00864A82">
        <w:rPr>
          <w:rFonts w:ascii="Times New Roman" w:eastAsia="Times New Roman" w:hAnsi="Times New Roman" w:cs="Times New Roman"/>
        </w:rPr>
        <w:t xml:space="preserve"> the student. This exercise involves the affective domain as it e</w:t>
      </w:r>
      <w:r w:rsidR="00864A82" w:rsidRPr="00864A82">
        <w:rPr>
          <w:rFonts w:ascii="Times New Roman" w:eastAsia="Times New Roman" w:hAnsi="Times New Roman" w:cs="Times New Roman"/>
        </w:rPr>
        <w:t>ssentially asks students to organize</w:t>
      </w:r>
      <w:r w:rsidRPr="00864A82">
        <w:rPr>
          <w:rFonts w:ascii="Times New Roman" w:eastAsia="Times New Roman" w:hAnsi="Times New Roman" w:cs="Times New Roman"/>
        </w:rPr>
        <w:t xml:space="preserve"> their values and perceptions.</w:t>
      </w:r>
      <w:ins w:id="1" w:author="Gayle Thieman" w:date="2011-07-23T15:06:00Z">
        <w:r w:rsidR="00B7540C">
          <w:rPr>
            <w:rFonts w:ascii="Times New Roman" w:eastAsia="Times New Roman" w:hAnsi="Times New Roman" w:cs="Times New Roman"/>
          </w:rPr>
          <w:t xml:space="preserve">  This is a subtle but </w:t>
        </w:r>
        <w:proofErr w:type="gramStart"/>
        <w:r w:rsidR="00B7540C">
          <w:rPr>
            <w:rFonts w:ascii="Times New Roman" w:eastAsia="Times New Roman" w:hAnsi="Times New Roman" w:cs="Times New Roman"/>
          </w:rPr>
          <w:t>sophisticated  aspects</w:t>
        </w:r>
        <w:proofErr w:type="gramEnd"/>
        <w:r w:rsidR="00B7540C">
          <w:rPr>
            <w:rFonts w:ascii="Times New Roman" w:eastAsia="Times New Roman" w:hAnsi="Times New Roman" w:cs="Times New Roman"/>
          </w:rPr>
          <w:t xml:space="preserve"> of the tool;  you articulated this well.</w:t>
        </w:r>
      </w:ins>
    </w:p>
    <w:p w:rsidR="00864A82" w:rsidRPr="00F26CC8" w:rsidRDefault="00F26CC8" w:rsidP="00864A82">
      <w:pPr>
        <w:pStyle w:val="ListParagraph"/>
        <w:numPr>
          <w:ilvl w:val="0"/>
          <w:numId w:val="1"/>
          <w:numberingChange w:id="2" w:author="Gayle Thieman" w:date="2011-07-23T15:06:00Z" w:original="%1:2:0:)"/>
        </w:numPr>
      </w:pPr>
      <w:r>
        <w:rPr>
          <w:rFonts w:ascii="Times New Roman" w:hAnsi="Times New Roman"/>
        </w:rPr>
        <w:t xml:space="preserve">Under the Teacher Work Space: Your Projects click on the Set Up a New Visual Ranking Project. Fill in all of the fields on the page; making sure it is clear to the students that they must rank all of the items. Having students help brainstorm the list in class better involves them in the process. To add new teams go to Add New Student Teams at the top of the page. For multiple teams click on the Create a Set of New Teams. If modification is needed click on Team ID to change team members or passwords. The students can add comments to items by double-clicking, and the teacher can add comments, questions or feedback as well. </w:t>
      </w:r>
      <w:ins w:id="3" w:author="Gayle Thieman" w:date="2011-07-23T15:07:00Z">
        <w:r w:rsidR="00B7540C">
          <w:rPr>
            <w:rFonts w:ascii="Times New Roman" w:hAnsi="Times New Roman"/>
          </w:rPr>
          <w:t xml:space="preserve"> The student comments feature is a real plus to help students articulate their reasoning</w:t>
        </w:r>
      </w:ins>
    </w:p>
    <w:p w:rsidR="005C47CF" w:rsidRPr="005C47CF" w:rsidRDefault="005C47CF" w:rsidP="005C47CF">
      <w:pPr>
        <w:pStyle w:val="ListParagraph"/>
        <w:numPr>
          <w:ilvl w:val="0"/>
          <w:numId w:val="1"/>
          <w:numberingChange w:id="4" w:author="Gayle Thieman" w:date="2011-07-23T15:06:00Z" w:original="%1:3:0:)"/>
        </w:numPr>
        <w:rPr>
          <w:b/>
        </w:rPr>
      </w:pPr>
      <w:bookmarkStart w:id="5" w:name="_GoBack"/>
      <w:bookmarkEnd w:id="5"/>
      <w:r>
        <w:rPr>
          <w:rFonts w:ascii="Times New Roman" w:eastAsia="Times New Roman" w:hAnsi="Times New Roman" w:cs="Times New Roman"/>
        </w:rPr>
        <w:t>The Project Ideas and Unit Plans were interesting in that most all went beyond analytic thinking and tapped into larger moral and social issues with which students deal with on a daily basis. By relating the issues to their reality, combined with the visual representation of the list this is an incredibly powerful tool. Considering the high school English class I plan on teaching, this would b</w:t>
      </w:r>
      <w:r w:rsidR="003E5D25">
        <w:rPr>
          <w:rFonts w:ascii="Times New Roman" w:eastAsia="Times New Roman" w:hAnsi="Times New Roman" w:cs="Times New Roman"/>
        </w:rPr>
        <w:t xml:space="preserve">e excellent to use on a unit for </w:t>
      </w:r>
      <w:r>
        <w:rPr>
          <w:rFonts w:ascii="Times New Roman" w:eastAsia="Times New Roman" w:hAnsi="Times New Roman" w:cs="Times New Roman"/>
        </w:rPr>
        <w:t xml:space="preserve">let’s say Romanticism, and what social and political changes were these poets/authors </w:t>
      </w:r>
      <w:r w:rsidR="003E5D25">
        <w:rPr>
          <w:rFonts w:ascii="Times New Roman" w:eastAsia="Times New Roman" w:hAnsi="Times New Roman" w:cs="Times New Roman"/>
        </w:rPr>
        <w:t xml:space="preserve">revolting against. </w:t>
      </w:r>
      <w:ins w:id="6" w:author="Gayle Thieman" w:date="2011-07-23T15:07:00Z">
        <w:r w:rsidR="00B7540C">
          <w:rPr>
            <w:rFonts w:ascii="Times New Roman" w:eastAsia="Times New Roman" w:hAnsi="Times New Roman" w:cs="Times New Roman"/>
          </w:rPr>
          <w:t xml:space="preserve">  You can create a list of current issues and have students rank them   and then do the same for the issues during the Romantic era.  How similar were those issues from the past?   Why might some of them still be relevant?</w:t>
        </w:r>
      </w:ins>
      <w:ins w:id="7" w:author="Gayle Thieman" w:date="2011-07-23T15:08:00Z">
        <w:r w:rsidR="00B7540C">
          <w:rPr>
            <w:rFonts w:ascii="Times New Roman" w:eastAsia="Times New Roman" w:hAnsi="Times New Roman" w:cs="Times New Roman"/>
          </w:rPr>
          <w:t xml:space="preserve">  +5</w:t>
        </w:r>
      </w:ins>
    </w:p>
    <w:sectPr w:rsidR="005C47CF" w:rsidRPr="005C47CF" w:rsidSect="0089132D">
      <w:headerReference w:type="default" r:id="rId7"/>
      <w:pgSz w:w="12240" w:h="15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47CF" w:rsidRDefault="005C47CF" w:rsidP="00BF399C">
      <w:pPr>
        <w:spacing w:after="0"/>
      </w:pPr>
      <w:r>
        <w:separator/>
      </w:r>
    </w:p>
  </w:endnote>
  <w:endnote w:type="continuationSeparator" w:id="0">
    <w:p w:rsidR="005C47CF" w:rsidRDefault="005C47CF" w:rsidP="00BF399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Optima">
    <w:panose1 w:val="0200050306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47CF" w:rsidRDefault="005C47CF" w:rsidP="00BF399C">
      <w:pPr>
        <w:spacing w:after="0"/>
      </w:pPr>
      <w:r>
        <w:separator/>
      </w:r>
    </w:p>
  </w:footnote>
  <w:footnote w:type="continuationSeparator" w:id="0">
    <w:p w:rsidR="005C47CF" w:rsidRDefault="005C47CF" w:rsidP="00BF399C">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7CF" w:rsidRDefault="005C47CF">
    <w:pPr>
      <w:pStyle w:val="Header"/>
    </w:pPr>
    <w:r>
      <w:t xml:space="preserve">Tiffany </w:t>
    </w:r>
    <w:proofErr w:type="spellStart"/>
    <w:r>
      <w:t>Mathes</w:t>
    </w:r>
    <w:proofErr w:type="spellEnd"/>
  </w:p>
  <w:p w:rsidR="005C47CF" w:rsidRDefault="005C47CF">
    <w:pPr>
      <w:pStyle w:val="Header"/>
    </w:pPr>
    <w:r>
      <w:t>Dr. Thieman</w:t>
    </w:r>
  </w:p>
  <w:p w:rsidR="005C47CF" w:rsidRDefault="005C47CF">
    <w:pPr>
      <w:pStyle w:val="Header"/>
    </w:pPr>
    <w:r>
      <w:t>CI513 Tech Activity</w:t>
    </w:r>
  </w:p>
  <w:p w:rsidR="005C47CF" w:rsidRDefault="005C47CF">
    <w:pPr>
      <w:pStyle w:val="Header"/>
    </w:pPr>
    <w:r>
      <w:t>21 July 2011</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7D6A86"/>
    <w:multiLevelType w:val="hybridMultilevel"/>
    <w:tmpl w:val="4A4CD114"/>
    <w:lvl w:ilvl="0" w:tplc="FAE84B6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
  <w:rsids>
    <w:rsidRoot w:val="00BF399C"/>
    <w:rsid w:val="003E5D25"/>
    <w:rsid w:val="005675C1"/>
    <w:rsid w:val="00570F32"/>
    <w:rsid w:val="005C47CF"/>
    <w:rsid w:val="00864A82"/>
    <w:rsid w:val="0089132D"/>
    <w:rsid w:val="00B7540C"/>
    <w:rsid w:val="00BF399C"/>
    <w:rsid w:val="00F26CC8"/>
  </w:rsids>
  <m:mathPr>
    <m:mathFont m:val="Arial Black"/>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5C1"/>
    <w:rPr>
      <w:rFonts w:ascii="Optima" w:hAnsi="Optima"/>
      <w:sz w:val="28"/>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BF399C"/>
    <w:pPr>
      <w:tabs>
        <w:tab w:val="center" w:pos="4320"/>
        <w:tab w:val="right" w:pos="8640"/>
      </w:tabs>
      <w:spacing w:after="0"/>
    </w:pPr>
  </w:style>
  <w:style w:type="character" w:customStyle="1" w:styleId="HeaderChar">
    <w:name w:val="Header Char"/>
    <w:basedOn w:val="DefaultParagraphFont"/>
    <w:link w:val="Header"/>
    <w:uiPriority w:val="99"/>
    <w:rsid w:val="00BF399C"/>
    <w:rPr>
      <w:rFonts w:ascii="Optima" w:hAnsi="Optima"/>
      <w:sz w:val="28"/>
      <w:szCs w:val="24"/>
    </w:rPr>
  </w:style>
  <w:style w:type="paragraph" w:styleId="Footer">
    <w:name w:val="footer"/>
    <w:basedOn w:val="Normal"/>
    <w:link w:val="FooterChar"/>
    <w:uiPriority w:val="99"/>
    <w:unhideWhenUsed/>
    <w:rsid w:val="00BF399C"/>
    <w:pPr>
      <w:tabs>
        <w:tab w:val="center" w:pos="4320"/>
        <w:tab w:val="right" w:pos="8640"/>
      </w:tabs>
      <w:spacing w:after="0"/>
    </w:pPr>
  </w:style>
  <w:style w:type="character" w:customStyle="1" w:styleId="FooterChar">
    <w:name w:val="Footer Char"/>
    <w:basedOn w:val="DefaultParagraphFont"/>
    <w:link w:val="Footer"/>
    <w:uiPriority w:val="99"/>
    <w:rsid w:val="00BF399C"/>
    <w:rPr>
      <w:rFonts w:ascii="Optima" w:hAnsi="Optima"/>
      <w:sz w:val="28"/>
      <w:szCs w:val="24"/>
    </w:rPr>
  </w:style>
  <w:style w:type="paragraph" w:styleId="ListParagraph">
    <w:name w:val="List Paragraph"/>
    <w:basedOn w:val="Normal"/>
    <w:uiPriority w:val="34"/>
    <w:qFormat/>
    <w:rsid w:val="00864A8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5C1"/>
    <w:rPr>
      <w:rFonts w:ascii="Optima" w:hAnsi="Opti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99C"/>
    <w:pPr>
      <w:tabs>
        <w:tab w:val="center" w:pos="4320"/>
        <w:tab w:val="right" w:pos="8640"/>
      </w:tabs>
      <w:spacing w:after="0"/>
    </w:pPr>
  </w:style>
  <w:style w:type="character" w:customStyle="1" w:styleId="HeaderChar">
    <w:name w:val="Header Char"/>
    <w:basedOn w:val="DefaultParagraphFont"/>
    <w:link w:val="Header"/>
    <w:uiPriority w:val="99"/>
    <w:rsid w:val="00BF399C"/>
    <w:rPr>
      <w:rFonts w:ascii="Optima" w:hAnsi="Optima"/>
      <w:sz w:val="28"/>
      <w:szCs w:val="24"/>
    </w:rPr>
  </w:style>
  <w:style w:type="paragraph" w:styleId="Footer">
    <w:name w:val="footer"/>
    <w:basedOn w:val="Normal"/>
    <w:link w:val="FooterChar"/>
    <w:uiPriority w:val="99"/>
    <w:unhideWhenUsed/>
    <w:rsid w:val="00BF399C"/>
    <w:pPr>
      <w:tabs>
        <w:tab w:val="center" w:pos="4320"/>
        <w:tab w:val="right" w:pos="8640"/>
      </w:tabs>
      <w:spacing w:after="0"/>
    </w:pPr>
  </w:style>
  <w:style w:type="character" w:customStyle="1" w:styleId="FooterChar">
    <w:name w:val="Footer Char"/>
    <w:basedOn w:val="DefaultParagraphFont"/>
    <w:link w:val="Footer"/>
    <w:uiPriority w:val="99"/>
    <w:rsid w:val="00BF399C"/>
    <w:rPr>
      <w:rFonts w:ascii="Optima" w:hAnsi="Optima"/>
      <w:sz w:val="28"/>
      <w:szCs w:val="24"/>
    </w:rPr>
  </w:style>
  <w:style w:type="paragraph" w:styleId="ListParagraph">
    <w:name w:val="List Paragraph"/>
    <w:basedOn w:val="Normal"/>
    <w:uiPriority w:val="34"/>
    <w:qFormat/>
    <w:rsid w:val="00864A8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10" Type="http://schemas.microsoft.com/office/2007/relationships/stylesWithEffects" Target="stylesWithEffects.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278</Words>
  <Characters>1585</Characters>
  <Application>Microsoft Macintosh Word</Application>
  <DocSecurity>0</DocSecurity>
  <Lines>13</Lines>
  <Paragraphs>3</Paragraphs>
  <ScaleCrop>false</ScaleCrop>
  <Company/>
  <LinksUpToDate>false</LinksUpToDate>
  <CharactersWithSpaces>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 Mathes</dc:creator>
  <cp:keywords/>
  <dc:description/>
  <cp:lastModifiedBy>Gayle Thieman</cp:lastModifiedBy>
  <cp:revision>2</cp:revision>
  <dcterms:created xsi:type="dcterms:W3CDTF">2011-07-23T22:08:00Z</dcterms:created>
  <dcterms:modified xsi:type="dcterms:W3CDTF">2011-07-23T22:08:00Z</dcterms:modified>
</cp:coreProperties>
</file>